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CA69" w14:textId="77777777" w:rsidR="00E31FE4" w:rsidRPr="007E4A7C" w:rsidRDefault="00E31FE4" w:rsidP="00E31FE4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61D0CFD2" w14:textId="38D591E2" w:rsidR="00E31FE4" w:rsidRPr="007E4A7C" w:rsidRDefault="00E31FE4" w:rsidP="00E31FE4">
      <w:pPr>
        <w:pStyle w:val="PargrafodaLista"/>
        <w:tabs>
          <w:tab w:val="num" w:pos="720"/>
        </w:tabs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 w:rsidRPr="007E4A7C">
        <w:rPr>
          <w:rFonts w:cstheme="minorHAnsi"/>
          <w:sz w:val="24"/>
          <w:szCs w:val="24"/>
        </w:rPr>
        <w:t>Casa da Moeda do Brasil - CMB</w:t>
      </w:r>
    </w:p>
    <w:bookmarkEnd w:id="1"/>
    <w:p w14:paraId="6C024E97" w14:textId="30D204F8" w:rsidR="007B0D77" w:rsidRPr="007E4A7C" w:rsidDel="009963AB" w:rsidRDefault="001D430D" w:rsidP="002D59B5">
      <w:pPr>
        <w:numPr>
          <w:ilvl w:val="0"/>
          <w:numId w:val="1"/>
        </w:numPr>
        <w:jc w:val="both"/>
        <w:rPr>
          <w:del w:id="2" w:author="LARA CARACCIOLO AMORELLI" w:date="2021-06-25T18:17:00Z"/>
          <w:rFonts w:cstheme="minorHAnsi"/>
          <w:color w:val="538135" w:themeColor="accent6" w:themeShade="BF"/>
          <w:sz w:val="24"/>
          <w:szCs w:val="24"/>
        </w:rPr>
      </w:pPr>
      <w:del w:id="3" w:author="LARA CARACCIOLO AMORELLI" w:date="2021-06-25T18:17:00Z">
        <w:r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>M</w:delText>
        </w:r>
        <w:r w:rsidR="00E21EA3"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 xml:space="preserve">issão </w:delText>
        </w:r>
      </w:del>
    </w:p>
    <w:p w14:paraId="7C10BC4F" w14:textId="41ECB3F1" w:rsidR="0067552A" w:rsidRPr="007E4A7C" w:rsidDel="009963AB" w:rsidRDefault="0067552A" w:rsidP="002D59B5">
      <w:pPr>
        <w:ind w:left="720"/>
        <w:jc w:val="both"/>
        <w:rPr>
          <w:del w:id="4" w:author="LARA CARACCIOLO AMORELLI" w:date="2021-06-25T18:17:00Z"/>
          <w:rFonts w:cstheme="minorHAnsi"/>
          <w:color w:val="333333"/>
          <w:sz w:val="24"/>
          <w:szCs w:val="24"/>
          <w:shd w:val="clear" w:color="auto" w:fill="FFFFFF"/>
        </w:rPr>
      </w:pPr>
      <w:del w:id="5" w:author="LARA CARACCIOLO AMORELLI" w:date="2021-06-25T18:17:00Z">
        <w:r w:rsidRPr="007E4A7C" w:rsidDel="009963AB">
          <w:rPr>
            <w:rFonts w:cstheme="minorHAnsi"/>
            <w:color w:val="333333"/>
            <w:sz w:val="24"/>
            <w:szCs w:val="24"/>
            <w:shd w:val="clear" w:color="auto" w:fill="FFFFFF"/>
          </w:rPr>
          <w:delText>Prover e garantir soluções de segurança nos segmentos de meio circulante e pagamento, identificação, rastreabilidade, autenticidade, controle fiscal e postal.</w:delText>
        </w:r>
      </w:del>
    </w:p>
    <w:p w14:paraId="460C7DC8" w14:textId="0FFA337A" w:rsidR="00DA7950" w:rsidRPr="0055358E" w:rsidDel="009963AB" w:rsidRDefault="00DA7950" w:rsidP="002D59B5">
      <w:pPr>
        <w:ind w:left="720"/>
        <w:jc w:val="both"/>
        <w:rPr>
          <w:del w:id="6" w:author="LARA CARACCIOLO AMORELLI" w:date="2021-06-25T18:17:00Z"/>
          <w:rFonts w:cstheme="minorHAnsi"/>
          <w:color w:val="8EAADB" w:themeColor="accent1" w:themeTint="99"/>
          <w:sz w:val="24"/>
          <w:szCs w:val="24"/>
        </w:rPr>
      </w:pPr>
      <w:del w:id="7" w:author="LARA CARACCIOLO AMORELLI" w:date="2021-06-25T18:17:00Z">
        <w:r w:rsidRPr="0055358E" w:rsidDel="009963AB">
          <w:rPr>
            <w:rFonts w:cstheme="minorHAnsi"/>
            <w:color w:val="8EAADB" w:themeColor="accent1" w:themeTint="99"/>
            <w:sz w:val="24"/>
            <w:szCs w:val="24"/>
          </w:rPr>
          <w:delText>Fonte:</w:delText>
        </w:r>
        <w:r w:rsidR="0067552A" w:rsidRPr="0055358E" w:rsidDel="009963AB">
          <w:rPr>
            <w:rFonts w:cstheme="minorHAnsi"/>
            <w:color w:val="8EAADB" w:themeColor="accent1" w:themeTint="99"/>
            <w:sz w:val="24"/>
            <w:szCs w:val="24"/>
          </w:rPr>
          <w:delText>https://www.casadamoeda.gov.br/portal/transparencia/acesso-a-informacao/institucional/missao-visao-e-valores.html</w:delText>
        </w:r>
      </w:del>
    </w:p>
    <w:p w14:paraId="30C5ABCA" w14:textId="1D6E6463" w:rsidR="003C0DBB" w:rsidRPr="007E4A7C" w:rsidDel="009963AB" w:rsidRDefault="007B0D77" w:rsidP="002D59B5">
      <w:pPr>
        <w:numPr>
          <w:ilvl w:val="0"/>
          <w:numId w:val="1"/>
        </w:numPr>
        <w:jc w:val="both"/>
        <w:rPr>
          <w:del w:id="8" w:author="LARA CARACCIOLO AMORELLI" w:date="2021-06-25T18:17:00Z"/>
          <w:rFonts w:cstheme="minorHAnsi"/>
          <w:color w:val="538135" w:themeColor="accent6" w:themeShade="BF"/>
          <w:sz w:val="24"/>
          <w:szCs w:val="24"/>
        </w:rPr>
      </w:pPr>
      <w:del w:id="9" w:author="LARA CARACCIOLO AMORELLI" w:date="2021-06-25T18:17:00Z">
        <w:r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>V</w:delText>
        </w:r>
        <w:r w:rsidR="00E21EA3"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 xml:space="preserve">isão </w:delText>
        </w:r>
      </w:del>
    </w:p>
    <w:p w14:paraId="5CB16BCB" w14:textId="44DD883A" w:rsidR="00DA7950" w:rsidRPr="007E4A7C" w:rsidDel="009963AB" w:rsidRDefault="0067552A" w:rsidP="002D59B5">
      <w:pPr>
        <w:ind w:left="720"/>
        <w:jc w:val="both"/>
        <w:rPr>
          <w:del w:id="10" w:author="LARA CARACCIOLO AMORELLI" w:date="2021-06-25T18:17:00Z"/>
          <w:rFonts w:cstheme="minorHAnsi"/>
          <w:i/>
          <w:sz w:val="24"/>
          <w:szCs w:val="24"/>
        </w:rPr>
      </w:pPr>
      <w:del w:id="11" w:author="LARA CARACCIOLO AMORELLI" w:date="2021-06-25T18:17:00Z">
        <w:r w:rsidRPr="007E4A7C" w:rsidDel="009963AB">
          <w:rPr>
            <w:rFonts w:cstheme="minorHAnsi"/>
            <w:color w:val="333333"/>
            <w:sz w:val="24"/>
            <w:szCs w:val="24"/>
            <w:shd w:val="clear" w:color="auto" w:fill="FFFFFF"/>
          </w:rPr>
          <w:delText>Ser reconhecida pela sociedade por sua excelência e inovação em seus produtos e serviços.</w:delText>
        </w:r>
      </w:del>
    </w:p>
    <w:p w14:paraId="62606DCE" w14:textId="52187386" w:rsidR="0067552A" w:rsidRPr="00A727E5" w:rsidDel="009963AB" w:rsidRDefault="0067552A" w:rsidP="002D59B5">
      <w:pPr>
        <w:ind w:left="720"/>
        <w:jc w:val="both"/>
        <w:rPr>
          <w:del w:id="12" w:author="LARA CARACCIOLO AMORELLI" w:date="2021-06-25T18:17:00Z"/>
          <w:rFonts w:cstheme="minorHAnsi"/>
          <w:color w:val="8EAADB" w:themeColor="accent1" w:themeTint="99"/>
          <w:sz w:val="24"/>
          <w:szCs w:val="24"/>
        </w:rPr>
      </w:pPr>
      <w:del w:id="13" w:author="LARA CARACCIOLO AMORELLI" w:date="2021-06-25T18:17:00Z">
        <w:r w:rsidRPr="00A727E5" w:rsidDel="009963AB">
          <w:rPr>
            <w:rFonts w:cstheme="minorHAnsi"/>
            <w:color w:val="8EAADB" w:themeColor="accent1" w:themeTint="99"/>
            <w:sz w:val="24"/>
            <w:szCs w:val="24"/>
          </w:rPr>
          <w:delText>Fonte:https://www.casadamoeda.gov.br/portal/transparencia/acesso-a-informacao/institucional/missao-visao-e-valores.html</w:delText>
        </w:r>
      </w:del>
    </w:p>
    <w:p w14:paraId="2A5C323C" w14:textId="7E362630" w:rsidR="003C0DBB" w:rsidRPr="007E4A7C" w:rsidDel="009963AB" w:rsidRDefault="003D5C52" w:rsidP="002D59B5">
      <w:pPr>
        <w:numPr>
          <w:ilvl w:val="0"/>
          <w:numId w:val="1"/>
        </w:numPr>
        <w:jc w:val="both"/>
        <w:rPr>
          <w:del w:id="14" w:author="LARA CARACCIOLO AMORELLI" w:date="2021-06-25T18:17:00Z"/>
          <w:rFonts w:cstheme="minorHAnsi"/>
          <w:color w:val="538135" w:themeColor="accent6" w:themeShade="BF"/>
          <w:sz w:val="24"/>
          <w:szCs w:val="24"/>
        </w:rPr>
      </w:pPr>
      <w:del w:id="15" w:author="LARA CARACCIOLO AMORELLI" w:date="2021-06-25T18:17:00Z">
        <w:r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>Destaques</w:delText>
        </w:r>
        <w:r w:rsidR="003C0DBB"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 xml:space="preserve"> no ano de 2020</w:delText>
        </w:r>
      </w:del>
    </w:p>
    <w:p w14:paraId="10FB5EFF" w14:textId="5F3BB257" w:rsidR="0067552A" w:rsidDel="009963AB" w:rsidRDefault="0067552A" w:rsidP="002D59B5">
      <w:pPr>
        <w:ind w:left="709"/>
        <w:jc w:val="both"/>
        <w:rPr>
          <w:del w:id="16" w:author="LARA CARACCIOLO AMORELLI" w:date="2021-06-25T18:17:00Z"/>
          <w:rFonts w:cstheme="minorHAnsi"/>
          <w:sz w:val="24"/>
          <w:szCs w:val="24"/>
        </w:rPr>
      </w:pPr>
      <w:del w:id="17" w:author="LARA CARACCIOLO AMORELLI" w:date="2021-06-25T18:17:00Z">
        <w:r w:rsidRPr="007E4A7C" w:rsidDel="009963AB">
          <w:rPr>
            <w:rFonts w:cstheme="minorHAnsi"/>
            <w:sz w:val="24"/>
            <w:szCs w:val="24"/>
          </w:rPr>
          <w:delText xml:space="preserve">Viabilização, em tempo recorde, da finalização do projeto e a produção da nova cédula de R$200,00 demandada pelo Banco Central do Brasil – BCB. </w:delText>
        </w:r>
      </w:del>
    </w:p>
    <w:p w14:paraId="7E476F2E" w14:textId="343203BD" w:rsidR="000416F4" w:rsidDel="009963AB" w:rsidRDefault="000416F4" w:rsidP="002D59B5">
      <w:pPr>
        <w:ind w:left="709"/>
        <w:jc w:val="both"/>
        <w:rPr>
          <w:del w:id="18" w:author="LARA CARACCIOLO AMORELLI" w:date="2021-06-25T18:17:00Z"/>
          <w:rFonts w:cstheme="minorHAnsi"/>
          <w:sz w:val="24"/>
          <w:szCs w:val="24"/>
        </w:rPr>
      </w:pPr>
      <w:del w:id="19" w:author="LARA CARACCIOLO AMORELLI" w:date="2021-06-25T18:17:00Z">
        <w:r w:rsidDel="009963AB">
          <w:rPr>
            <w:noProof/>
          </w:rPr>
          <w:drawing>
            <wp:inline distT="0" distB="0" distL="0" distR="0" wp14:anchorId="6B96C1E7" wp14:editId="34AA95F3">
              <wp:extent cx="2947081" cy="1294359"/>
              <wp:effectExtent l="0" t="0" r="5715" b="1270"/>
              <wp:docPr id="1" name="Imagem 1" descr="Interface gráfica do usuário, Aplicativo, Word&#10;&#10;Descrição gerad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m 1" descr="Interface gráfica do usuário, Aplicativo, Word&#10;&#10;Descrição gerada automaticamente"/>
                      <pic:cNvPicPr/>
                    </pic:nvPicPr>
                    <pic:blipFill rotWithShape="1">
                      <a:blip r:embed="rId6"/>
                      <a:srcRect l="65026" t="47342" r="19144" b="29488"/>
                      <a:stretch/>
                    </pic:blipFill>
                    <pic:spPr bwMode="auto">
                      <a:xfrm>
                        <a:off x="0" y="0"/>
                        <a:ext cx="2958058" cy="129918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del>
    </w:p>
    <w:p w14:paraId="420495CD" w14:textId="3167E167" w:rsidR="000416F4" w:rsidRPr="00613427" w:rsidDel="009963AB" w:rsidRDefault="000416F4" w:rsidP="002D59B5">
      <w:pPr>
        <w:ind w:left="709"/>
        <w:jc w:val="both"/>
        <w:rPr>
          <w:del w:id="20" w:author="LARA CARACCIOLO AMORELLI" w:date="2021-06-25T18:17:00Z"/>
          <w:rFonts w:cstheme="minorHAnsi"/>
          <w:color w:val="8EAADB" w:themeColor="accent1" w:themeTint="99"/>
          <w:sz w:val="24"/>
          <w:szCs w:val="24"/>
        </w:rPr>
      </w:pPr>
      <w:del w:id="21" w:author="LARA CARACCIOLO AMORELLI" w:date="2021-06-25T18:17:00Z">
        <w:r w:rsidRPr="00613427" w:rsidDel="009963AB">
          <w:rPr>
            <w:rFonts w:cstheme="minorHAnsi"/>
            <w:color w:val="8EAADB" w:themeColor="accent1" w:themeTint="99"/>
            <w:sz w:val="24"/>
            <w:szCs w:val="24"/>
          </w:rPr>
          <w:delText>Fonte: https://www.gov.br/pt-br/noticias/financas-impostos-e-gestao-publica/2020/09/lancada-nota-de-r-200-reais-com-lobo-guara-estampado-na-cedula</w:delText>
        </w:r>
      </w:del>
    </w:p>
    <w:p w14:paraId="019389A1" w14:textId="28FDB44F" w:rsidR="00A53637" w:rsidRPr="00A727E5" w:rsidDel="009963AB" w:rsidRDefault="00362F50" w:rsidP="00A727E5">
      <w:pPr>
        <w:ind w:left="720"/>
        <w:jc w:val="both"/>
        <w:rPr>
          <w:del w:id="22" w:author="LARA CARACCIOLO AMORELLI" w:date="2021-06-25T18:17:00Z"/>
          <w:rFonts w:cstheme="minorHAnsi"/>
          <w:color w:val="8EAADB" w:themeColor="accent1" w:themeTint="99"/>
          <w:sz w:val="24"/>
          <w:szCs w:val="24"/>
        </w:rPr>
      </w:pPr>
      <w:del w:id="23" w:author="LARA CARACCIOLO AMORELLI" w:date="2021-06-25T18:17:00Z">
        <w:r w:rsidRPr="00A727E5" w:rsidDel="009963AB">
          <w:rPr>
            <w:rFonts w:cstheme="minorHAnsi"/>
            <w:color w:val="8EAADB" w:themeColor="accent1" w:themeTint="99"/>
            <w:sz w:val="24"/>
            <w:szCs w:val="24"/>
          </w:rPr>
          <w:delText>Fonte:</w:delText>
        </w:r>
        <w:r w:rsidR="0067552A" w:rsidRPr="00A727E5" w:rsidDel="009963AB">
          <w:rPr>
            <w:rFonts w:cstheme="minorHAnsi"/>
            <w:color w:val="8EAADB" w:themeColor="accent1" w:themeTint="99"/>
            <w:sz w:val="24"/>
            <w:szCs w:val="24"/>
          </w:rPr>
          <w:delText xml:space="preserve"> https://www.casadamoeda.gov.br/arquivos/lai/relatorios-da-administracao/relatorio-administracao-CMB-2020.pdf</w:delText>
        </w:r>
      </w:del>
    </w:p>
    <w:p w14:paraId="3307665B" w14:textId="115676F5" w:rsidR="007E4A7C" w:rsidRPr="007E4A7C" w:rsidRDefault="007E4A7C" w:rsidP="007E4A7C">
      <w:pPr>
        <w:numPr>
          <w:ilvl w:val="0"/>
          <w:numId w:val="1"/>
        </w:numPr>
        <w:jc w:val="both"/>
        <w:rPr>
          <w:rFonts w:cstheme="minorHAnsi"/>
          <w:color w:val="538135" w:themeColor="accent6" w:themeShade="BF"/>
          <w:sz w:val="24"/>
          <w:szCs w:val="24"/>
        </w:rPr>
      </w:pPr>
      <w:bookmarkStart w:id="24" w:name="_Hlk73114083"/>
      <w:r w:rsidRPr="007E4A7C">
        <w:rPr>
          <w:rFonts w:cstheme="minorHAnsi"/>
          <w:color w:val="538135" w:themeColor="accent6" w:themeShade="BF"/>
          <w:sz w:val="24"/>
          <w:szCs w:val="24"/>
        </w:rPr>
        <w:t xml:space="preserve">Ações </w:t>
      </w:r>
      <w:r w:rsidR="001C1827">
        <w:rPr>
          <w:rFonts w:cstheme="minorHAnsi"/>
          <w:color w:val="538135" w:themeColor="accent6" w:themeShade="BF"/>
          <w:sz w:val="24"/>
          <w:szCs w:val="24"/>
        </w:rPr>
        <w:t>ASG</w:t>
      </w:r>
      <w:r w:rsidRPr="007E4A7C">
        <w:rPr>
          <w:rFonts w:cstheme="minorHAnsi"/>
          <w:color w:val="538135" w:themeColor="accent6" w:themeShade="BF"/>
          <w:sz w:val="24"/>
          <w:szCs w:val="24"/>
        </w:rPr>
        <w:t>:</w:t>
      </w:r>
    </w:p>
    <w:bookmarkEnd w:id="24"/>
    <w:p w14:paraId="380E0079" w14:textId="634F8DD5" w:rsidR="00E21EA3" w:rsidRPr="007E4A7C" w:rsidDel="009963AB" w:rsidRDefault="00D242EA" w:rsidP="007E4A7C">
      <w:pPr>
        <w:pStyle w:val="PargrafodaLista"/>
        <w:numPr>
          <w:ilvl w:val="0"/>
          <w:numId w:val="30"/>
        </w:numPr>
        <w:jc w:val="both"/>
        <w:rPr>
          <w:del w:id="25" w:author="LARA CARACCIOLO AMORELLI" w:date="2021-06-25T18:18:00Z"/>
          <w:rFonts w:cstheme="minorHAnsi"/>
          <w:color w:val="538135" w:themeColor="accent6" w:themeShade="BF"/>
          <w:sz w:val="24"/>
          <w:szCs w:val="24"/>
        </w:rPr>
      </w:pPr>
      <w:del w:id="26" w:author="LARA CARACCIOLO AMORELLI" w:date="2021-06-25T18:18:00Z">
        <w:r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>Sustentabilidade/</w:delText>
        </w:r>
        <w:r w:rsidR="003D5C52"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>Meio ambiente</w:delText>
        </w:r>
        <w:r w:rsidR="00F64632" w:rsidRPr="007E4A7C" w:rsidDel="009963AB">
          <w:rPr>
            <w:rFonts w:cstheme="minorHAnsi"/>
            <w:color w:val="538135" w:themeColor="accent6" w:themeShade="BF"/>
            <w:sz w:val="24"/>
            <w:szCs w:val="24"/>
          </w:rPr>
          <w:delText xml:space="preserve"> </w:delText>
        </w:r>
      </w:del>
    </w:p>
    <w:p w14:paraId="080CB407" w14:textId="77777777" w:rsidR="00C31345" w:rsidRPr="007E4A7C" w:rsidRDefault="00C31345" w:rsidP="002D59B5">
      <w:pPr>
        <w:pStyle w:val="PargrafodaLista"/>
        <w:ind w:left="1440"/>
        <w:jc w:val="both"/>
        <w:rPr>
          <w:rStyle w:val="A9"/>
          <w:rFonts w:cstheme="minorHAnsi"/>
          <w:sz w:val="24"/>
          <w:szCs w:val="24"/>
        </w:rPr>
      </w:pPr>
    </w:p>
    <w:p w14:paraId="015D7880" w14:textId="7E01173E" w:rsidR="009F417F" w:rsidRPr="007E4A7C" w:rsidRDefault="00094BFE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Style w:val="A9"/>
          <w:rFonts w:cstheme="minorHAnsi"/>
          <w:color w:val="auto"/>
          <w:sz w:val="24"/>
          <w:szCs w:val="24"/>
        </w:rPr>
      </w:pPr>
      <w:r w:rsidRPr="007E4A7C">
        <w:rPr>
          <w:rFonts w:cstheme="minorHAnsi"/>
          <w:sz w:val="24"/>
          <w:szCs w:val="24"/>
        </w:rPr>
        <w:t>Instalação de equipamentos mais modernos e do uso de fontes de energia renováveis, merecendo destaque a instalação de uma usina fotovoltaica na Central de Resíduos</w:t>
      </w:r>
      <w:del w:id="27" w:author="LARA CARACCIOLO AMORELLI" w:date="2021-06-25T18:18:00Z">
        <w:r w:rsidRPr="007E4A7C" w:rsidDel="009963AB">
          <w:rPr>
            <w:rFonts w:cstheme="minorHAnsi"/>
            <w:sz w:val="24"/>
            <w:szCs w:val="24"/>
          </w:rPr>
          <w:delText>, com 178 módulos fotovoltaicos e capacidade instalada de 72,09 kWp</w:delText>
        </w:r>
      </w:del>
      <w:r w:rsidRPr="007E4A7C">
        <w:rPr>
          <w:rFonts w:cstheme="minorHAnsi"/>
          <w:sz w:val="24"/>
          <w:szCs w:val="24"/>
        </w:rPr>
        <w:t>.</w:t>
      </w:r>
    </w:p>
    <w:p w14:paraId="786AAF67" w14:textId="65296493" w:rsidR="00F20472" w:rsidRPr="007E4A7C" w:rsidRDefault="00CA455C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Fonts w:cstheme="minorHAnsi"/>
          <w:color w:val="FF0000"/>
          <w:sz w:val="24"/>
          <w:szCs w:val="24"/>
        </w:rPr>
      </w:pPr>
      <w:r w:rsidRPr="007E4A7C">
        <w:rPr>
          <w:rFonts w:cstheme="minorHAnsi"/>
          <w:sz w:val="24"/>
          <w:szCs w:val="24"/>
        </w:rPr>
        <w:t>B</w:t>
      </w:r>
      <w:r w:rsidR="00754026" w:rsidRPr="007E4A7C">
        <w:rPr>
          <w:rFonts w:cstheme="minorHAnsi"/>
          <w:sz w:val="24"/>
          <w:szCs w:val="24"/>
        </w:rPr>
        <w:t>eneficiamento de 15.000 kg de tintas ociosas que seriam descartadas.  O material que inicialmente não teria mais serventia p</w:t>
      </w:r>
      <w:r w:rsidRPr="007E4A7C">
        <w:rPr>
          <w:rFonts w:cstheme="minorHAnsi"/>
          <w:sz w:val="24"/>
          <w:szCs w:val="24"/>
        </w:rPr>
        <w:t>o</w:t>
      </w:r>
      <w:r w:rsidR="00754026" w:rsidRPr="007E4A7C">
        <w:rPr>
          <w:rFonts w:cstheme="minorHAnsi"/>
          <w:sz w:val="24"/>
          <w:szCs w:val="24"/>
        </w:rPr>
        <w:t xml:space="preserve">de retornar ao ciclo produtivo da Empresa como tinta </w:t>
      </w:r>
      <w:proofErr w:type="spellStart"/>
      <w:r w:rsidR="00754026" w:rsidRPr="007E4A7C">
        <w:rPr>
          <w:rFonts w:cstheme="minorHAnsi"/>
          <w:sz w:val="24"/>
          <w:szCs w:val="24"/>
        </w:rPr>
        <w:t>calcográfica</w:t>
      </w:r>
      <w:proofErr w:type="spellEnd"/>
      <w:r w:rsidR="00754026" w:rsidRPr="007E4A7C">
        <w:rPr>
          <w:rFonts w:cstheme="minorHAnsi"/>
          <w:sz w:val="24"/>
          <w:szCs w:val="24"/>
        </w:rPr>
        <w:t xml:space="preserve"> utilizada na impressão de selos fiscais, após reprocessamento.</w:t>
      </w:r>
    </w:p>
    <w:p w14:paraId="3B9ED89F" w14:textId="3510953E" w:rsidR="00B70056" w:rsidRPr="007E4A7C" w:rsidRDefault="00CA455C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Fonts w:cstheme="minorHAnsi"/>
          <w:color w:val="FF0000"/>
          <w:sz w:val="24"/>
          <w:szCs w:val="24"/>
        </w:rPr>
      </w:pPr>
      <w:r w:rsidRPr="007E4A7C">
        <w:rPr>
          <w:rFonts w:cstheme="minorHAnsi"/>
          <w:sz w:val="24"/>
          <w:szCs w:val="24"/>
        </w:rPr>
        <w:t>T</w:t>
      </w:r>
      <w:r w:rsidR="00B70056" w:rsidRPr="007E4A7C">
        <w:rPr>
          <w:rFonts w:cstheme="minorHAnsi"/>
          <w:sz w:val="24"/>
          <w:szCs w:val="24"/>
        </w:rPr>
        <w:t>ratados 22.165 m³ de solução de limpeza contendo tintas, dos quais</w:t>
      </w:r>
      <w:r w:rsidR="002C7FA0" w:rsidRPr="007E4A7C">
        <w:rPr>
          <w:rFonts w:cstheme="minorHAnsi"/>
          <w:sz w:val="24"/>
          <w:szCs w:val="24"/>
        </w:rPr>
        <w:t>,</w:t>
      </w:r>
      <w:r w:rsidR="00B70056" w:rsidRPr="007E4A7C">
        <w:rPr>
          <w:rFonts w:cstheme="minorHAnsi"/>
          <w:sz w:val="24"/>
          <w:szCs w:val="24"/>
        </w:rPr>
        <w:t xml:space="preserve"> aproximadamente</w:t>
      </w:r>
      <w:r w:rsidR="002C7FA0" w:rsidRPr="007E4A7C">
        <w:rPr>
          <w:rFonts w:cstheme="minorHAnsi"/>
          <w:sz w:val="24"/>
          <w:szCs w:val="24"/>
        </w:rPr>
        <w:t>,</w:t>
      </w:r>
      <w:r w:rsidR="00B70056" w:rsidRPr="007E4A7C">
        <w:rPr>
          <w:rFonts w:cstheme="minorHAnsi"/>
          <w:sz w:val="24"/>
          <w:szCs w:val="24"/>
        </w:rPr>
        <w:t xml:space="preserve"> </w:t>
      </w:r>
      <w:proofErr w:type="gramStart"/>
      <w:r w:rsidR="00B70056" w:rsidRPr="007E4A7C">
        <w:rPr>
          <w:rFonts w:cstheme="minorHAnsi"/>
          <w:sz w:val="24"/>
          <w:szCs w:val="24"/>
        </w:rPr>
        <w:t>90% foi</w:t>
      </w:r>
      <w:proofErr w:type="gramEnd"/>
      <w:r w:rsidR="00B70056" w:rsidRPr="007E4A7C">
        <w:rPr>
          <w:rFonts w:cstheme="minorHAnsi"/>
          <w:sz w:val="24"/>
          <w:szCs w:val="24"/>
        </w:rPr>
        <w:t xml:space="preserve"> reutilizado na própria fábrica, evitando o descarte de efluentes que necessitam de mais produtos químicos para seu tratamento.</w:t>
      </w:r>
    </w:p>
    <w:p w14:paraId="2EA5B7B0" w14:textId="2E455FAA" w:rsidR="00B70056" w:rsidRPr="007E4A7C" w:rsidDel="009963AB" w:rsidRDefault="00CA455C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del w:id="28" w:author="LARA CARACCIOLO AMORELLI" w:date="2021-06-25T18:18:00Z"/>
          <w:rFonts w:cstheme="minorHAnsi"/>
          <w:color w:val="FF0000"/>
          <w:sz w:val="24"/>
          <w:szCs w:val="24"/>
        </w:rPr>
      </w:pPr>
      <w:del w:id="29" w:author="LARA CARACCIOLO AMORELLI" w:date="2021-06-25T18:18:00Z">
        <w:r w:rsidRPr="007E4A7C" w:rsidDel="009963AB">
          <w:rPr>
            <w:rFonts w:cstheme="minorHAnsi"/>
            <w:sz w:val="24"/>
            <w:szCs w:val="24"/>
          </w:rPr>
          <w:delText>Iniciadas as obras de adequação das tubulações que permitirão a reutilização dos efluentes tratados em processos industriais, irrigação de jardins, lavagens de pisos e de veículos e em descargas sanitárias, na</w:delText>
        </w:r>
        <w:r w:rsidR="00B70056" w:rsidRPr="007E4A7C" w:rsidDel="009963AB">
          <w:rPr>
            <w:rFonts w:cstheme="minorHAnsi"/>
            <w:sz w:val="24"/>
            <w:szCs w:val="24"/>
          </w:rPr>
          <w:delText xml:space="preserve"> Estação de Tratamento de Efluente Sanitário – ETE.</w:delText>
        </w:r>
      </w:del>
    </w:p>
    <w:p w14:paraId="412E7CCA" w14:textId="75D5B61D" w:rsidR="00B70056" w:rsidRPr="007E4A7C" w:rsidDel="009963AB" w:rsidRDefault="002C7FA0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del w:id="30" w:author="LARA CARACCIOLO AMORELLI" w:date="2021-06-25T18:18:00Z"/>
          <w:rFonts w:cstheme="minorHAnsi"/>
          <w:color w:val="FF0000"/>
          <w:sz w:val="24"/>
          <w:szCs w:val="24"/>
        </w:rPr>
      </w:pPr>
      <w:del w:id="31" w:author="LARA CARACCIOLO AMORELLI" w:date="2021-06-25T18:18:00Z">
        <w:r w:rsidRPr="007E4A7C" w:rsidDel="009963AB">
          <w:rPr>
            <w:rFonts w:cstheme="minorHAnsi"/>
            <w:sz w:val="24"/>
            <w:szCs w:val="24"/>
          </w:rPr>
          <w:delText>C</w:delText>
        </w:r>
        <w:r w:rsidR="00B70056" w:rsidRPr="007E4A7C" w:rsidDel="009963AB">
          <w:rPr>
            <w:rFonts w:cstheme="minorHAnsi"/>
            <w:sz w:val="24"/>
            <w:szCs w:val="24"/>
          </w:rPr>
          <w:delText xml:space="preserve">ontratada empresa especializada para adequação dos equipamentos de osmose reserva da empresa para viabilizar a utilização da água de reuso na torre de refrigeração, responsável pelo maior consumo de água do parque fabril. </w:delText>
        </w:r>
      </w:del>
    </w:p>
    <w:p w14:paraId="032A7969" w14:textId="22B87CCF" w:rsidR="00A130C3" w:rsidRPr="007E4A7C" w:rsidRDefault="00A130C3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Fonts w:cstheme="minorHAnsi"/>
          <w:color w:val="FF0000"/>
          <w:sz w:val="24"/>
          <w:szCs w:val="24"/>
        </w:rPr>
      </w:pPr>
      <w:r w:rsidRPr="007E4A7C">
        <w:rPr>
          <w:rFonts w:cstheme="minorHAnsi"/>
          <w:sz w:val="24"/>
          <w:szCs w:val="24"/>
        </w:rPr>
        <w:t>Programa de Coleta Seletiva Solidária</w:t>
      </w:r>
      <w:r w:rsidR="007C274C" w:rsidRPr="007E4A7C">
        <w:rPr>
          <w:rFonts w:cstheme="minorHAnsi"/>
          <w:sz w:val="24"/>
          <w:szCs w:val="24"/>
        </w:rPr>
        <w:t xml:space="preserve"> - </w:t>
      </w:r>
      <w:r w:rsidRPr="007E4A7C">
        <w:rPr>
          <w:rFonts w:cstheme="minorHAnsi"/>
          <w:sz w:val="24"/>
          <w:szCs w:val="24"/>
        </w:rPr>
        <w:t xml:space="preserve">doação de mais de 55 toneladas de resíduos recicláveis à Cooperativas de Catadores, </w:t>
      </w:r>
      <w:del w:id="32" w:author="LARA CARACCIOLO AMORELLI" w:date="2021-06-25T18:19:00Z">
        <w:r w:rsidRPr="007E4A7C" w:rsidDel="009963AB">
          <w:rPr>
            <w:rFonts w:cstheme="minorHAnsi"/>
            <w:sz w:val="24"/>
            <w:szCs w:val="24"/>
          </w:rPr>
          <w:delText xml:space="preserve">em cumprimento ao Decreto nº 5940/2006 e alinhado aos princípios e metas do Programa Agenda Ambiental na Administração Pública (A3P), </w:delText>
        </w:r>
      </w:del>
      <w:r w:rsidRPr="007E4A7C">
        <w:rPr>
          <w:rFonts w:cstheme="minorHAnsi"/>
          <w:sz w:val="24"/>
          <w:szCs w:val="24"/>
        </w:rPr>
        <w:t>contribuindo assim para a inclusão social e econômica desse grupo.</w:t>
      </w:r>
    </w:p>
    <w:p w14:paraId="245FC372" w14:textId="745CACCE" w:rsidR="00A130C3" w:rsidRPr="007E4A7C" w:rsidRDefault="00A130C3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Fonts w:cstheme="minorHAnsi"/>
          <w:color w:val="FF0000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 Pro</w:t>
      </w:r>
      <w:r w:rsidR="007C274C" w:rsidRPr="007E4A7C">
        <w:rPr>
          <w:rFonts w:cstheme="minorHAnsi"/>
          <w:sz w:val="24"/>
          <w:szCs w:val="24"/>
        </w:rPr>
        <w:t xml:space="preserve">jeto Transforma - </w:t>
      </w:r>
      <w:r w:rsidRPr="007E4A7C">
        <w:rPr>
          <w:rFonts w:cstheme="minorHAnsi"/>
          <w:sz w:val="24"/>
          <w:szCs w:val="24"/>
        </w:rPr>
        <w:t xml:space="preserve">ações de economia circular para recuperação dos resíduos de papel fibra de algodão em mobiliários, resultando na venda de mais 108 toneladas de material descaracterizado. Além da vantagem sob o aspecto ambiental, a nova destinação passou a ser fonte de renda para a </w:t>
      </w:r>
      <w:r w:rsidR="00CB00BD" w:rsidRPr="007E4A7C">
        <w:rPr>
          <w:rFonts w:cstheme="minorHAnsi"/>
          <w:sz w:val="24"/>
          <w:szCs w:val="24"/>
        </w:rPr>
        <w:t>empresa</w:t>
      </w:r>
      <w:r w:rsidRPr="007E4A7C">
        <w:rPr>
          <w:rFonts w:cstheme="minorHAnsi"/>
          <w:sz w:val="24"/>
          <w:szCs w:val="24"/>
        </w:rPr>
        <w:t xml:space="preserve"> que</w:t>
      </w:r>
      <w:r w:rsidR="00CB00BD" w:rsidRPr="007E4A7C">
        <w:rPr>
          <w:rFonts w:cstheme="minorHAnsi"/>
          <w:sz w:val="24"/>
          <w:szCs w:val="24"/>
        </w:rPr>
        <w:t xml:space="preserve"> </w:t>
      </w:r>
      <w:r w:rsidRPr="007E4A7C">
        <w:rPr>
          <w:rFonts w:cstheme="minorHAnsi"/>
          <w:sz w:val="24"/>
          <w:szCs w:val="24"/>
        </w:rPr>
        <w:t>pagava para que este material fosse coprocessado.</w:t>
      </w:r>
    </w:p>
    <w:p w14:paraId="3C156BD3" w14:textId="3C6CF502" w:rsidR="00A130C3" w:rsidRPr="007E4A7C" w:rsidRDefault="00CB00BD" w:rsidP="001C1827">
      <w:pPr>
        <w:pStyle w:val="PargrafodaLista"/>
        <w:numPr>
          <w:ilvl w:val="0"/>
          <w:numId w:val="29"/>
        </w:numPr>
        <w:ind w:left="709" w:firstLine="0"/>
        <w:jc w:val="both"/>
        <w:rPr>
          <w:rStyle w:val="A9"/>
          <w:rFonts w:cstheme="minorHAnsi"/>
          <w:color w:val="FF0000"/>
          <w:sz w:val="24"/>
          <w:szCs w:val="24"/>
        </w:rPr>
      </w:pPr>
      <w:r w:rsidRPr="007E4A7C">
        <w:rPr>
          <w:rFonts w:cstheme="minorHAnsi"/>
          <w:sz w:val="24"/>
          <w:szCs w:val="24"/>
        </w:rPr>
        <w:t>T</w:t>
      </w:r>
      <w:r w:rsidR="00A130C3" w:rsidRPr="007E4A7C">
        <w:rPr>
          <w:rFonts w:cstheme="minorHAnsi"/>
          <w:sz w:val="24"/>
          <w:szCs w:val="24"/>
        </w:rPr>
        <w:t xml:space="preserve">axa de reciclagem acima de 60% para os resíduos gerados na Empresa, tendo enviado mais de 800 (oitocentas) toneladas para os processos de Reciclagem, </w:t>
      </w:r>
      <w:proofErr w:type="spellStart"/>
      <w:r w:rsidR="00A130C3" w:rsidRPr="007E4A7C">
        <w:rPr>
          <w:rFonts w:cstheme="minorHAnsi"/>
          <w:sz w:val="24"/>
          <w:szCs w:val="24"/>
        </w:rPr>
        <w:t>Rerrefino</w:t>
      </w:r>
      <w:proofErr w:type="spellEnd"/>
      <w:r w:rsidR="00A130C3" w:rsidRPr="007E4A7C">
        <w:rPr>
          <w:rFonts w:cstheme="minorHAnsi"/>
          <w:sz w:val="24"/>
          <w:szCs w:val="24"/>
        </w:rPr>
        <w:t xml:space="preserve"> de Óleos, Coprocessamento em Fornos para Produção de Cimento e Compostagem para Produção de Adubos Orgânicos.</w:t>
      </w:r>
    </w:p>
    <w:p w14:paraId="29F29839" w14:textId="77777777" w:rsidR="00C31345" w:rsidRPr="007E4A7C" w:rsidRDefault="00C31345" w:rsidP="002D59B5">
      <w:pPr>
        <w:pStyle w:val="PargrafodaLista"/>
        <w:ind w:left="1440"/>
        <w:jc w:val="both"/>
        <w:rPr>
          <w:rStyle w:val="A9"/>
          <w:rFonts w:cstheme="minorHAnsi"/>
          <w:color w:val="FF0000"/>
          <w:sz w:val="24"/>
          <w:szCs w:val="24"/>
        </w:rPr>
      </w:pPr>
    </w:p>
    <w:p w14:paraId="099991A5" w14:textId="77777777" w:rsidR="00514A90" w:rsidRPr="005E21B8" w:rsidRDefault="0060180F" w:rsidP="002D59B5">
      <w:pPr>
        <w:ind w:left="709"/>
        <w:jc w:val="both"/>
        <w:rPr>
          <w:rFonts w:cstheme="minorHAnsi"/>
          <w:color w:val="8EAADB" w:themeColor="accent1" w:themeTint="99"/>
          <w:sz w:val="24"/>
          <w:szCs w:val="24"/>
        </w:rPr>
      </w:pPr>
      <w:r w:rsidRPr="007E4A7C">
        <w:rPr>
          <w:rStyle w:val="A9"/>
          <w:rFonts w:cstheme="minorHAnsi"/>
          <w:color w:val="auto"/>
          <w:sz w:val="24"/>
          <w:szCs w:val="24"/>
        </w:rPr>
        <w:tab/>
      </w:r>
      <w:r w:rsidR="00514A90" w:rsidRPr="005E21B8">
        <w:rPr>
          <w:rFonts w:cstheme="minorHAnsi"/>
          <w:color w:val="8EAADB" w:themeColor="accent1" w:themeTint="99"/>
          <w:sz w:val="24"/>
          <w:szCs w:val="24"/>
        </w:rPr>
        <w:t>Fonte: https://www.casadamoeda.gov.br/arquivos/lai/relatorios-da-administracao/relatorio-administracao-CMB-2020.pdf</w:t>
      </w:r>
    </w:p>
    <w:p w14:paraId="5AC69919" w14:textId="63752B0D" w:rsidR="00C31345" w:rsidRPr="007E4A7C" w:rsidRDefault="00C31345" w:rsidP="002D59B5">
      <w:pPr>
        <w:pStyle w:val="PargrafodaLista"/>
        <w:ind w:left="0"/>
        <w:jc w:val="both"/>
        <w:rPr>
          <w:rStyle w:val="A9"/>
          <w:rFonts w:cstheme="minorHAnsi"/>
          <w:color w:val="FF0000"/>
          <w:sz w:val="24"/>
          <w:szCs w:val="24"/>
        </w:rPr>
      </w:pPr>
    </w:p>
    <w:p w14:paraId="0627C90B" w14:textId="76587D7E" w:rsidR="00E21EA3" w:rsidRPr="005E21B8" w:rsidDel="009963AB" w:rsidRDefault="00EA22A0" w:rsidP="005E21B8">
      <w:pPr>
        <w:pStyle w:val="Pa36"/>
        <w:numPr>
          <w:ilvl w:val="0"/>
          <w:numId w:val="30"/>
        </w:numPr>
        <w:spacing w:after="100"/>
        <w:jc w:val="both"/>
        <w:rPr>
          <w:del w:id="33" w:author="LARA CARACCIOLO AMORELLI" w:date="2021-06-25T18:19:00Z"/>
          <w:rFonts w:asciiTheme="minorHAnsi" w:hAnsiTheme="minorHAnsi" w:cstheme="minorHAnsi"/>
          <w:color w:val="538135" w:themeColor="accent6" w:themeShade="BF"/>
        </w:rPr>
      </w:pPr>
      <w:del w:id="34" w:author="LARA CARACCIOLO AMORELLI" w:date="2021-06-25T18:19:00Z">
        <w:r w:rsidRPr="005E21B8" w:rsidDel="009963AB">
          <w:rPr>
            <w:rFonts w:asciiTheme="minorHAnsi" w:hAnsiTheme="minorHAnsi" w:cstheme="minorHAnsi"/>
            <w:color w:val="538135" w:themeColor="accent6" w:themeShade="BF"/>
          </w:rPr>
          <w:delText xml:space="preserve">Inovação tecnológica </w:delText>
        </w:r>
      </w:del>
    </w:p>
    <w:p w14:paraId="7ACAB615" w14:textId="10F3DCAC" w:rsidR="00B86A5C" w:rsidRPr="007E4A7C" w:rsidDel="009963AB" w:rsidRDefault="00E0517F" w:rsidP="005E21B8">
      <w:pPr>
        <w:ind w:left="709"/>
        <w:jc w:val="both"/>
        <w:rPr>
          <w:del w:id="35" w:author="LARA CARACCIOLO AMORELLI" w:date="2021-06-25T18:19:00Z"/>
          <w:rFonts w:cstheme="minorHAnsi"/>
          <w:sz w:val="24"/>
          <w:szCs w:val="24"/>
        </w:rPr>
      </w:pPr>
      <w:del w:id="36" w:author="LARA CARACCIOLO AMORELLI" w:date="2021-06-25T18:19:00Z">
        <w:r w:rsidRPr="007E4A7C" w:rsidDel="009963AB">
          <w:rPr>
            <w:rFonts w:cstheme="minorHAnsi"/>
            <w:sz w:val="24"/>
            <w:szCs w:val="24"/>
          </w:rPr>
          <w:delText>Lançamento do 2º edital do Prêmio Inova CMB, a fim de estimular o recebimento e a</w:delText>
        </w:r>
        <w:r w:rsidR="00CB00BD" w:rsidRPr="007E4A7C" w:rsidDel="009963AB">
          <w:rPr>
            <w:rFonts w:cstheme="minorHAnsi"/>
            <w:sz w:val="24"/>
            <w:szCs w:val="24"/>
          </w:rPr>
          <w:delText xml:space="preserve"> </w:delText>
        </w:r>
        <w:r w:rsidRPr="007E4A7C" w:rsidDel="009963AB">
          <w:rPr>
            <w:rFonts w:cstheme="minorHAnsi"/>
            <w:sz w:val="24"/>
            <w:szCs w:val="24"/>
          </w:rPr>
          <w:delText>implementação de novas ideias que envolvam aumento de receitas, aprimoramento de processos de trabalho e redução de despesas.</w:delText>
        </w:r>
      </w:del>
    </w:p>
    <w:p w14:paraId="6A78E4B4" w14:textId="42C6505F" w:rsidR="00514A90" w:rsidRPr="005E21B8" w:rsidDel="009963AB" w:rsidRDefault="00514A90" w:rsidP="002D59B5">
      <w:pPr>
        <w:ind w:left="709"/>
        <w:jc w:val="both"/>
        <w:rPr>
          <w:del w:id="37" w:author="LARA CARACCIOLO AMORELLI" w:date="2021-06-25T18:19:00Z"/>
          <w:rFonts w:cstheme="minorHAnsi"/>
          <w:color w:val="8EAADB" w:themeColor="accent1" w:themeTint="99"/>
          <w:sz w:val="24"/>
          <w:szCs w:val="24"/>
        </w:rPr>
      </w:pPr>
      <w:del w:id="38" w:author="LARA CARACCIOLO AMORELLI" w:date="2021-06-25T18:19:00Z">
        <w:r w:rsidRPr="005E21B8" w:rsidDel="009963AB">
          <w:rPr>
            <w:rFonts w:cstheme="minorHAnsi"/>
            <w:color w:val="8EAADB" w:themeColor="accent1" w:themeTint="99"/>
            <w:sz w:val="24"/>
            <w:szCs w:val="24"/>
          </w:rPr>
          <w:delText>Fonte: https://www.casadamoeda.gov.br/arquivos/lai/relatorios-da-administracao/relatorio-administracao-CMB-2020.pdf</w:delText>
        </w:r>
      </w:del>
    </w:p>
    <w:p w14:paraId="4F2C1D9D" w14:textId="4D0625FA" w:rsidR="00514A90" w:rsidRPr="007E4A7C" w:rsidDel="009963AB" w:rsidRDefault="00514A90" w:rsidP="002D59B5">
      <w:pPr>
        <w:ind w:left="1418" w:hanging="709"/>
        <w:jc w:val="both"/>
        <w:rPr>
          <w:del w:id="39" w:author="LARA CARACCIOLO AMORELLI" w:date="2021-06-25T18:19:00Z"/>
          <w:rFonts w:cstheme="minorHAnsi"/>
          <w:color w:val="FF0000"/>
          <w:sz w:val="24"/>
          <w:szCs w:val="24"/>
          <w:highlight w:val="green"/>
        </w:rPr>
      </w:pPr>
    </w:p>
    <w:p w14:paraId="3CBE6BF2" w14:textId="77777777" w:rsidR="00E21EA3" w:rsidRPr="005E21B8" w:rsidRDefault="003C0DBB" w:rsidP="005E21B8">
      <w:pPr>
        <w:pStyle w:val="Pa36"/>
        <w:numPr>
          <w:ilvl w:val="0"/>
          <w:numId w:val="30"/>
        </w:numPr>
        <w:spacing w:after="100"/>
        <w:jc w:val="both"/>
        <w:rPr>
          <w:rFonts w:asciiTheme="minorHAnsi" w:hAnsiTheme="minorHAnsi" w:cstheme="minorHAnsi"/>
          <w:color w:val="538135" w:themeColor="accent6" w:themeShade="BF"/>
        </w:rPr>
      </w:pPr>
      <w:r w:rsidRPr="005E21B8">
        <w:rPr>
          <w:rFonts w:asciiTheme="minorHAnsi" w:hAnsiTheme="minorHAnsi" w:cstheme="minorHAnsi"/>
          <w:color w:val="538135" w:themeColor="accent6" w:themeShade="BF"/>
        </w:rPr>
        <w:t>Responsabilidade social corporativa</w:t>
      </w:r>
    </w:p>
    <w:p w14:paraId="076708F2" w14:textId="067CF23E" w:rsidR="00F27A38" w:rsidRPr="007E4A7C" w:rsidRDefault="009963AB" w:rsidP="002D59B5">
      <w:pPr>
        <w:pStyle w:val="Default"/>
        <w:ind w:left="1701" w:hanging="992"/>
        <w:jc w:val="both"/>
        <w:rPr>
          <w:rFonts w:asciiTheme="minorHAnsi" w:hAnsiTheme="minorHAnsi" w:cstheme="minorHAnsi"/>
          <w:color w:val="auto"/>
        </w:rPr>
      </w:pPr>
      <w:hyperlink r:id="rId7" w:history="1"/>
    </w:p>
    <w:p w14:paraId="739FAC89" w14:textId="21EBAC76" w:rsidR="003C5DDE" w:rsidRPr="007E4A7C" w:rsidRDefault="007A4444" w:rsidP="005E21B8">
      <w:pPr>
        <w:pStyle w:val="PargrafodaLista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t-BR"/>
        </w:rPr>
      </w:pPr>
      <w:r w:rsidRPr="007E4A7C">
        <w:rPr>
          <w:rFonts w:cstheme="minorHAnsi"/>
          <w:sz w:val="24"/>
          <w:szCs w:val="24"/>
        </w:rPr>
        <w:t>Programa Jovem Aprendiz, oportunizando o primeiro emprego para jovens residentes em seu entorno, nas regiões de Santa Cruz, Itaguaí e Seropédica. Em 2020, em decorrência da pandemia, o aprendizado ocorreu por meio de aulas teóricas na modalidade online, ficando as aulas práticas postergadas para realização em 2021</w:t>
      </w:r>
      <w:r w:rsidR="003C5DDE" w:rsidRPr="007E4A7C">
        <w:rPr>
          <w:rFonts w:eastAsia="Times New Roman" w:cstheme="minorHAnsi"/>
          <w:sz w:val="24"/>
          <w:szCs w:val="24"/>
          <w:lang w:eastAsia="pt-BR"/>
        </w:rPr>
        <w:t>.</w:t>
      </w:r>
    </w:p>
    <w:p w14:paraId="32D1EE13" w14:textId="77777777" w:rsidR="003C5DDE" w:rsidRPr="007E4A7C" w:rsidRDefault="003C5DDE" w:rsidP="002D59B5">
      <w:pPr>
        <w:pStyle w:val="PargrafodaLista"/>
        <w:spacing w:after="0" w:line="240" w:lineRule="auto"/>
        <w:ind w:left="2160"/>
        <w:jc w:val="both"/>
        <w:rPr>
          <w:rFonts w:eastAsia="Times New Roman" w:cstheme="minorHAnsi"/>
          <w:sz w:val="24"/>
          <w:szCs w:val="24"/>
          <w:lang w:eastAsia="pt-BR"/>
        </w:rPr>
      </w:pPr>
    </w:p>
    <w:p w14:paraId="0DBCF0D7" w14:textId="3A152C45" w:rsidR="00514A90" w:rsidRPr="007E4A7C" w:rsidRDefault="00514A90">
      <w:pPr>
        <w:ind w:left="709"/>
        <w:jc w:val="both"/>
        <w:rPr>
          <w:rFonts w:cstheme="minorHAnsi"/>
          <w:sz w:val="24"/>
          <w:szCs w:val="24"/>
        </w:rPr>
      </w:pPr>
      <w:r w:rsidRPr="005E21B8">
        <w:rPr>
          <w:rFonts w:cstheme="minorHAnsi"/>
          <w:color w:val="8EAADB" w:themeColor="accent1" w:themeTint="99"/>
          <w:sz w:val="24"/>
          <w:szCs w:val="24"/>
        </w:rPr>
        <w:t>Fonte: https://www.casadamoeda.gov.br/arquivos/lai/relatorios-da-administracao/relatorio-administracao-CMB-2020.pdf</w:t>
      </w:r>
    </w:p>
    <w:p w14:paraId="6E721805" w14:textId="77E373EB" w:rsidR="003C0DBB" w:rsidRPr="007E4A7C" w:rsidRDefault="003C0DBB" w:rsidP="002D59B5">
      <w:pPr>
        <w:ind w:left="1074"/>
        <w:jc w:val="both"/>
        <w:rPr>
          <w:rFonts w:cstheme="minorHAnsi"/>
          <w:color w:val="FF0000"/>
          <w:sz w:val="24"/>
          <w:szCs w:val="24"/>
        </w:rPr>
      </w:pPr>
    </w:p>
    <w:p w14:paraId="3955C035" w14:textId="77777777" w:rsidR="0082397A" w:rsidRPr="007E4A7C" w:rsidRDefault="0082397A" w:rsidP="002D59B5">
      <w:pPr>
        <w:jc w:val="both"/>
        <w:rPr>
          <w:rFonts w:cstheme="minorHAnsi"/>
          <w:sz w:val="24"/>
          <w:szCs w:val="24"/>
        </w:rPr>
      </w:pPr>
    </w:p>
    <w:sectPr w:rsidR="0082397A" w:rsidRPr="007E4A7C" w:rsidSect="00F9322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metr212 BkCn BT">
    <w:altName w:val="Geometr212 BkCn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0A0"/>
    <w:multiLevelType w:val="hybridMultilevel"/>
    <w:tmpl w:val="503C8A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70241"/>
    <w:multiLevelType w:val="hybridMultilevel"/>
    <w:tmpl w:val="55C00D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50197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6A01C72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AA557B2"/>
    <w:multiLevelType w:val="hybridMultilevel"/>
    <w:tmpl w:val="DAC8A470"/>
    <w:lvl w:ilvl="0" w:tplc="E776329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BF25AA5"/>
    <w:multiLevelType w:val="hybridMultilevel"/>
    <w:tmpl w:val="E18AF770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4E3263"/>
    <w:multiLevelType w:val="hybridMultilevel"/>
    <w:tmpl w:val="9A4A9BC6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22D62BC"/>
    <w:multiLevelType w:val="hybridMultilevel"/>
    <w:tmpl w:val="FEB2928E"/>
    <w:lvl w:ilvl="0" w:tplc="EC2289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9" w15:restartNumberingAfterBreak="0">
    <w:nsid w:val="24AB69EF"/>
    <w:multiLevelType w:val="hybridMultilevel"/>
    <w:tmpl w:val="AD42573C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20109F"/>
    <w:multiLevelType w:val="hybridMultilevel"/>
    <w:tmpl w:val="979EEEBC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BC60B87"/>
    <w:multiLevelType w:val="hybridMultilevel"/>
    <w:tmpl w:val="3D427E8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190E22"/>
    <w:multiLevelType w:val="hybridMultilevel"/>
    <w:tmpl w:val="E4563F74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F476135"/>
    <w:multiLevelType w:val="hybridMultilevel"/>
    <w:tmpl w:val="CEA4E678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6093F62"/>
    <w:multiLevelType w:val="hybridMultilevel"/>
    <w:tmpl w:val="387A0EF0"/>
    <w:lvl w:ilvl="0" w:tplc="0416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F0B37"/>
    <w:multiLevelType w:val="hybridMultilevel"/>
    <w:tmpl w:val="BB88CDA0"/>
    <w:lvl w:ilvl="0" w:tplc="04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23A6123"/>
    <w:multiLevelType w:val="hybridMultilevel"/>
    <w:tmpl w:val="854879EE"/>
    <w:lvl w:ilvl="0" w:tplc="0416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8" w15:restartNumberingAfterBreak="0">
    <w:nsid w:val="466D027D"/>
    <w:multiLevelType w:val="hybridMultilevel"/>
    <w:tmpl w:val="0E0C4DD2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CE7C01"/>
    <w:multiLevelType w:val="hybridMultilevel"/>
    <w:tmpl w:val="DF2E95AE"/>
    <w:lvl w:ilvl="0" w:tplc="ABE4D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B75018"/>
    <w:multiLevelType w:val="hybridMultilevel"/>
    <w:tmpl w:val="E9224C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23" w15:restartNumberingAfterBreak="0">
    <w:nsid w:val="5CF27B01"/>
    <w:multiLevelType w:val="hybridMultilevel"/>
    <w:tmpl w:val="6ED080A6"/>
    <w:lvl w:ilvl="0" w:tplc="D0861CAE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9459DA"/>
    <w:multiLevelType w:val="hybridMultilevel"/>
    <w:tmpl w:val="854ADD2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A23629"/>
    <w:multiLevelType w:val="hybridMultilevel"/>
    <w:tmpl w:val="B1825EFA"/>
    <w:lvl w:ilvl="0" w:tplc="82A0AA6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970D55"/>
    <w:multiLevelType w:val="hybridMultilevel"/>
    <w:tmpl w:val="3C2857CE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77717283"/>
    <w:multiLevelType w:val="hybridMultilevel"/>
    <w:tmpl w:val="CFE41526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F581788"/>
    <w:multiLevelType w:val="hybridMultilevel"/>
    <w:tmpl w:val="B838C16C"/>
    <w:lvl w:ilvl="0" w:tplc="D6F6349A">
      <w:start w:val="1"/>
      <w:numFmt w:val="lowerLetter"/>
      <w:lvlText w:val="%1)"/>
      <w:lvlJc w:val="left"/>
      <w:pPr>
        <w:ind w:left="216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22"/>
  </w:num>
  <w:num w:numId="3">
    <w:abstractNumId w:val="8"/>
  </w:num>
  <w:num w:numId="4">
    <w:abstractNumId w:val="24"/>
  </w:num>
  <w:num w:numId="5">
    <w:abstractNumId w:val="27"/>
  </w:num>
  <w:num w:numId="6">
    <w:abstractNumId w:val="20"/>
  </w:num>
  <w:num w:numId="7">
    <w:abstractNumId w:val="14"/>
  </w:num>
  <w:num w:numId="8">
    <w:abstractNumId w:val="15"/>
  </w:num>
  <w:num w:numId="9">
    <w:abstractNumId w:val="19"/>
  </w:num>
  <w:num w:numId="10">
    <w:abstractNumId w:val="25"/>
  </w:num>
  <w:num w:numId="11">
    <w:abstractNumId w:val="0"/>
  </w:num>
  <w:num w:numId="12">
    <w:abstractNumId w:val="21"/>
  </w:num>
  <w:num w:numId="13">
    <w:abstractNumId w:val="12"/>
  </w:num>
  <w:num w:numId="14">
    <w:abstractNumId w:val="17"/>
  </w:num>
  <w:num w:numId="15">
    <w:abstractNumId w:val="26"/>
  </w:num>
  <w:num w:numId="16">
    <w:abstractNumId w:val="13"/>
  </w:num>
  <w:num w:numId="17">
    <w:abstractNumId w:val="6"/>
  </w:num>
  <w:num w:numId="18">
    <w:abstractNumId w:val="16"/>
  </w:num>
  <w:num w:numId="19">
    <w:abstractNumId w:val="11"/>
  </w:num>
  <w:num w:numId="20">
    <w:abstractNumId w:val="10"/>
  </w:num>
  <w:num w:numId="21">
    <w:abstractNumId w:val="23"/>
  </w:num>
  <w:num w:numId="22">
    <w:abstractNumId w:val="3"/>
  </w:num>
  <w:num w:numId="23">
    <w:abstractNumId w:val="28"/>
  </w:num>
  <w:num w:numId="24">
    <w:abstractNumId w:val="4"/>
  </w:num>
  <w:num w:numId="25">
    <w:abstractNumId w:val="9"/>
  </w:num>
  <w:num w:numId="26">
    <w:abstractNumId w:val="29"/>
  </w:num>
  <w:num w:numId="27">
    <w:abstractNumId w:val="1"/>
  </w:num>
  <w:num w:numId="28">
    <w:abstractNumId w:val="30"/>
  </w:num>
  <w:num w:numId="29">
    <w:abstractNumId w:val="2"/>
  </w:num>
  <w:num w:numId="30">
    <w:abstractNumId w:val="18"/>
  </w:num>
  <w:num w:numId="3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RA CARACCIOLO AMORELLI">
    <w15:presenceInfo w15:providerId="None" w15:userId="LARA CARACCIOLO AMORELL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5025"/>
    <w:rsid w:val="00036253"/>
    <w:rsid w:val="000416F4"/>
    <w:rsid w:val="00042091"/>
    <w:rsid w:val="00044CE8"/>
    <w:rsid w:val="00091CEE"/>
    <w:rsid w:val="00094BFE"/>
    <w:rsid w:val="000A1DB7"/>
    <w:rsid w:val="000A26A2"/>
    <w:rsid w:val="000A51B2"/>
    <w:rsid w:val="000B2675"/>
    <w:rsid w:val="000B63A8"/>
    <w:rsid w:val="000E7616"/>
    <w:rsid w:val="001142EC"/>
    <w:rsid w:val="00125B2C"/>
    <w:rsid w:val="00127953"/>
    <w:rsid w:val="001315E3"/>
    <w:rsid w:val="0016417D"/>
    <w:rsid w:val="001678D9"/>
    <w:rsid w:val="00182948"/>
    <w:rsid w:val="00186B06"/>
    <w:rsid w:val="001A3146"/>
    <w:rsid w:val="001C1827"/>
    <w:rsid w:val="001D33E1"/>
    <w:rsid w:val="001D430D"/>
    <w:rsid w:val="001E2C59"/>
    <w:rsid w:val="0020466A"/>
    <w:rsid w:val="00236E32"/>
    <w:rsid w:val="00291BAF"/>
    <w:rsid w:val="00291BDC"/>
    <w:rsid w:val="00293D16"/>
    <w:rsid w:val="00294FC5"/>
    <w:rsid w:val="00296FD0"/>
    <w:rsid w:val="002A050A"/>
    <w:rsid w:val="002C7FA0"/>
    <w:rsid w:val="002D59B5"/>
    <w:rsid w:val="00304669"/>
    <w:rsid w:val="00306146"/>
    <w:rsid w:val="00335399"/>
    <w:rsid w:val="003478D3"/>
    <w:rsid w:val="003567C3"/>
    <w:rsid w:val="00362F50"/>
    <w:rsid w:val="00371A3D"/>
    <w:rsid w:val="00387858"/>
    <w:rsid w:val="003A0F18"/>
    <w:rsid w:val="003B4604"/>
    <w:rsid w:val="003C0DBB"/>
    <w:rsid w:val="003C1805"/>
    <w:rsid w:val="003C5DDE"/>
    <w:rsid w:val="003D5015"/>
    <w:rsid w:val="003D5C52"/>
    <w:rsid w:val="003E71F3"/>
    <w:rsid w:val="003F4341"/>
    <w:rsid w:val="004025B2"/>
    <w:rsid w:val="00422C5C"/>
    <w:rsid w:val="0043070D"/>
    <w:rsid w:val="00465774"/>
    <w:rsid w:val="00480190"/>
    <w:rsid w:val="0048447F"/>
    <w:rsid w:val="00496B1F"/>
    <w:rsid w:val="004A31C4"/>
    <w:rsid w:val="004A66CB"/>
    <w:rsid w:val="004B35D3"/>
    <w:rsid w:val="004E6E0A"/>
    <w:rsid w:val="005109D9"/>
    <w:rsid w:val="00514A89"/>
    <w:rsid w:val="00514A90"/>
    <w:rsid w:val="00536CDF"/>
    <w:rsid w:val="00541560"/>
    <w:rsid w:val="0055358E"/>
    <w:rsid w:val="00560DB0"/>
    <w:rsid w:val="0059521F"/>
    <w:rsid w:val="005A6E55"/>
    <w:rsid w:val="005B394F"/>
    <w:rsid w:val="005C4DD1"/>
    <w:rsid w:val="005D09C4"/>
    <w:rsid w:val="005E21B8"/>
    <w:rsid w:val="005F1AC6"/>
    <w:rsid w:val="0060180F"/>
    <w:rsid w:val="00613427"/>
    <w:rsid w:val="00631E65"/>
    <w:rsid w:val="006377DA"/>
    <w:rsid w:val="00647AEC"/>
    <w:rsid w:val="00654732"/>
    <w:rsid w:val="00672851"/>
    <w:rsid w:val="0067552A"/>
    <w:rsid w:val="00682547"/>
    <w:rsid w:val="00683755"/>
    <w:rsid w:val="006D2302"/>
    <w:rsid w:val="00703984"/>
    <w:rsid w:val="0070566A"/>
    <w:rsid w:val="00721152"/>
    <w:rsid w:val="00744C8C"/>
    <w:rsid w:val="007526ED"/>
    <w:rsid w:val="00753815"/>
    <w:rsid w:val="00754026"/>
    <w:rsid w:val="00784A9A"/>
    <w:rsid w:val="00792A2E"/>
    <w:rsid w:val="0079318A"/>
    <w:rsid w:val="007A093B"/>
    <w:rsid w:val="007A4444"/>
    <w:rsid w:val="007B0410"/>
    <w:rsid w:val="007B0D77"/>
    <w:rsid w:val="007C274C"/>
    <w:rsid w:val="007C4729"/>
    <w:rsid w:val="007C567F"/>
    <w:rsid w:val="007E4A7C"/>
    <w:rsid w:val="007F1F1A"/>
    <w:rsid w:val="007F5AA2"/>
    <w:rsid w:val="00812210"/>
    <w:rsid w:val="008177BD"/>
    <w:rsid w:val="0082397A"/>
    <w:rsid w:val="0086783E"/>
    <w:rsid w:val="00875C2B"/>
    <w:rsid w:val="008763DC"/>
    <w:rsid w:val="0089395F"/>
    <w:rsid w:val="008C1284"/>
    <w:rsid w:val="008D0B42"/>
    <w:rsid w:val="008D3D64"/>
    <w:rsid w:val="008D7A3A"/>
    <w:rsid w:val="008F1CA9"/>
    <w:rsid w:val="0090056F"/>
    <w:rsid w:val="0090307B"/>
    <w:rsid w:val="00913E04"/>
    <w:rsid w:val="009248C1"/>
    <w:rsid w:val="00927BDC"/>
    <w:rsid w:val="00930A05"/>
    <w:rsid w:val="009321EB"/>
    <w:rsid w:val="00934B65"/>
    <w:rsid w:val="0094375F"/>
    <w:rsid w:val="00943B14"/>
    <w:rsid w:val="0095055E"/>
    <w:rsid w:val="00952B1A"/>
    <w:rsid w:val="00970851"/>
    <w:rsid w:val="00976FA5"/>
    <w:rsid w:val="00984E3C"/>
    <w:rsid w:val="00990B19"/>
    <w:rsid w:val="009963AB"/>
    <w:rsid w:val="009C277E"/>
    <w:rsid w:val="009D0F95"/>
    <w:rsid w:val="009E29D5"/>
    <w:rsid w:val="009E556E"/>
    <w:rsid w:val="009E776B"/>
    <w:rsid w:val="009F417F"/>
    <w:rsid w:val="00A130C3"/>
    <w:rsid w:val="00A1682A"/>
    <w:rsid w:val="00A4172C"/>
    <w:rsid w:val="00A51877"/>
    <w:rsid w:val="00A53637"/>
    <w:rsid w:val="00A63F3A"/>
    <w:rsid w:val="00A727E5"/>
    <w:rsid w:val="00A8693A"/>
    <w:rsid w:val="00AA689C"/>
    <w:rsid w:val="00AB0375"/>
    <w:rsid w:val="00AE3597"/>
    <w:rsid w:val="00B111C9"/>
    <w:rsid w:val="00B20D51"/>
    <w:rsid w:val="00B27B39"/>
    <w:rsid w:val="00B70056"/>
    <w:rsid w:val="00B7335B"/>
    <w:rsid w:val="00B75616"/>
    <w:rsid w:val="00B803DF"/>
    <w:rsid w:val="00B83C55"/>
    <w:rsid w:val="00B86A5C"/>
    <w:rsid w:val="00B95116"/>
    <w:rsid w:val="00BB50E9"/>
    <w:rsid w:val="00BB5C85"/>
    <w:rsid w:val="00BB5DA2"/>
    <w:rsid w:val="00BD0D98"/>
    <w:rsid w:val="00BD2367"/>
    <w:rsid w:val="00BF1BD3"/>
    <w:rsid w:val="00C1368E"/>
    <w:rsid w:val="00C16BD7"/>
    <w:rsid w:val="00C31345"/>
    <w:rsid w:val="00C620E1"/>
    <w:rsid w:val="00CA2029"/>
    <w:rsid w:val="00CA3FB8"/>
    <w:rsid w:val="00CA455C"/>
    <w:rsid w:val="00CA6396"/>
    <w:rsid w:val="00CB00BD"/>
    <w:rsid w:val="00CD30C3"/>
    <w:rsid w:val="00CE077D"/>
    <w:rsid w:val="00CE1936"/>
    <w:rsid w:val="00CE44C4"/>
    <w:rsid w:val="00CE7449"/>
    <w:rsid w:val="00CF2441"/>
    <w:rsid w:val="00D03ECA"/>
    <w:rsid w:val="00D242EA"/>
    <w:rsid w:val="00D436D5"/>
    <w:rsid w:val="00D43EA8"/>
    <w:rsid w:val="00D55916"/>
    <w:rsid w:val="00D55EE4"/>
    <w:rsid w:val="00D56741"/>
    <w:rsid w:val="00D56AF9"/>
    <w:rsid w:val="00D8095E"/>
    <w:rsid w:val="00D908AA"/>
    <w:rsid w:val="00DA792B"/>
    <w:rsid w:val="00DA7950"/>
    <w:rsid w:val="00DC6613"/>
    <w:rsid w:val="00DD3F67"/>
    <w:rsid w:val="00E0517F"/>
    <w:rsid w:val="00E2101C"/>
    <w:rsid w:val="00E21EA3"/>
    <w:rsid w:val="00E31FE4"/>
    <w:rsid w:val="00E46CB6"/>
    <w:rsid w:val="00E550DF"/>
    <w:rsid w:val="00E56607"/>
    <w:rsid w:val="00E718E1"/>
    <w:rsid w:val="00E956B8"/>
    <w:rsid w:val="00EA22A0"/>
    <w:rsid w:val="00EA6C70"/>
    <w:rsid w:val="00EE34B4"/>
    <w:rsid w:val="00EF0554"/>
    <w:rsid w:val="00EF12A6"/>
    <w:rsid w:val="00EF680A"/>
    <w:rsid w:val="00EF7221"/>
    <w:rsid w:val="00F00A29"/>
    <w:rsid w:val="00F01D98"/>
    <w:rsid w:val="00F12E60"/>
    <w:rsid w:val="00F20472"/>
    <w:rsid w:val="00F27A38"/>
    <w:rsid w:val="00F50A43"/>
    <w:rsid w:val="00F64632"/>
    <w:rsid w:val="00F92BE2"/>
    <w:rsid w:val="00F9322A"/>
    <w:rsid w:val="00FB513F"/>
    <w:rsid w:val="00FD0D14"/>
    <w:rsid w:val="00F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E21EA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21EA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21EA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21EA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6547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1">
    <w:name w:val="Pa1"/>
    <w:basedOn w:val="Default"/>
    <w:next w:val="Default"/>
    <w:uiPriority w:val="99"/>
    <w:rsid w:val="009F417F"/>
    <w:pPr>
      <w:spacing w:line="241" w:lineRule="atLeast"/>
    </w:pPr>
    <w:rPr>
      <w:rFonts w:ascii="Geometr212 BkCn BT" w:hAnsi="Geometr212 BkCn BT" w:cstheme="minorBidi"/>
      <w:color w:val="auto"/>
    </w:rPr>
  </w:style>
  <w:style w:type="character" w:styleId="MenoPendente">
    <w:name w:val="Unresolved Mention"/>
    <w:basedOn w:val="Fontepargpadro"/>
    <w:uiPriority w:val="99"/>
    <w:semiHidden/>
    <w:unhideWhenUsed/>
    <w:rsid w:val="004A31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rtal3.dataprev.gov.br/normativ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FFDE-77D4-4822-A296-5B884B6A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653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LARA CARACCIOLO AMORELLI</cp:lastModifiedBy>
  <cp:revision>3</cp:revision>
  <dcterms:created xsi:type="dcterms:W3CDTF">2021-06-25T21:12:00Z</dcterms:created>
  <dcterms:modified xsi:type="dcterms:W3CDTF">2021-06-25T21:19:00Z</dcterms:modified>
</cp:coreProperties>
</file>